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A7FB6" w:rsidR="005A7FB6" w:rsidRDefault="005A7FB6" w14:paraId="0BA12313" w14:textId="6A020DE3">
      <w:pPr>
        <w:rPr>
          <w:b w:val="1"/>
          <w:bCs w:val="1"/>
          <w:lang w:val="nl-BE"/>
        </w:rPr>
      </w:pPr>
      <w:commentRangeStart w:id="1623104554"/>
      <w:commentRangeStart w:id="822592042"/>
      <w:r w:rsidRPr="7D44B6D3" w:rsidR="005A7FB6">
        <w:rPr>
          <w:b w:val="1"/>
          <w:bCs w:val="1"/>
          <w:lang w:val="nl-BE"/>
        </w:rPr>
        <w:t>De wachtkamer</w:t>
      </w:r>
      <w:r w:rsidRPr="7D44B6D3" w:rsidR="005A7FB6">
        <w:rPr>
          <w:b w:val="1"/>
          <w:bCs w:val="1"/>
          <w:lang w:val="nl-BE"/>
        </w:rPr>
        <w:t>…</w:t>
      </w:r>
      <w:commentRangeEnd w:id="1623104554"/>
      <w:r>
        <w:rPr>
          <w:rStyle w:val="CommentReference"/>
        </w:rPr>
        <w:commentReference w:id="1623104554"/>
      </w:r>
      <w:commentRangeEnd w:id="822592042"/>
      <w:r>
        <w:rPr>
          <w:rStyle w:val="CommentReference"/>
        </w:rPr>
        <w:commentReference w:id="822592042"/>
      </w:r>
      <w:r w:rsidRPr="7D44B6D3" w:rsidR="5FE1A9F1">
        <w:rPr>
          <w:b w:val="1"/>
          <w:bCs w:val="1"/>
          <w:lang w:val="nl-BE"/>
        </w:rPr>
        <w:t xml:space="preserve"> /</w:t>
      </w:r>
      <w:r w:rsidRPr="7D44B6D3" w:rsidR="5FE1A9F1">
        <w:rPr>
          <w:b w:val="1"/>
          <w:bCs w:val="1"/>
          <w:lang w:val="nl-BE"/>
        </w:rPr>
        <w:t xml:space="preserve"> </w:t>
      </w:r>
      <w:r w:rsidRPr="7D44B6D3" w:rsidR="5FE1A9F1">
        <w:rPr>
          <w:b w:val="1"/>
          <w:bCs w:val="1"/>
          <w:lang w:val="nl-BE"/>
        </w:rPr>
        <w:t>Hangende</w:t>
      </w:r>
      <w:r w:rsidRPr="7D44B6D3" w:rsidR="5FE1A9F1">
        <w:rPr>
          <w:b w:val="1"/>
          <w:bCs w:val="1"/>
          <w:lang w:val="nl-BE"/>
        </w:rPr>
        <w:t xml:space="preserve"> zaken</w:t>
      </w:r>
    </w:p>
    <w:p w:rsidR="005A7FB6" w:rsidRDefault="005A7FB6" w14:paraId="75B37D16" w14:textId="77777777">
      <w:pPr>
        <w:rPr>
          <w:lang w:val="nl-BE"/>
        </w:rPr>
      </w:pPr>
    </w:p>
    <w:p w:rsidR="00EA32F2" w:rsidRDefault="0074729D" w14:paraId="1E867042" w14:textId="200FC812">
      <w:pPr>
        <w:rPr>
          <w:lang w:val="nl-BE"/>
        </w:rPr>
      </w:pPr>
      <w:r w:rsidRPr="47C9E8A9" w:rsidR="0074729D">
        <w:rPr>
          <w:lang w:val="nl-BE"/>
        </w:rPr>
        <w:t xml:space="preserve">De Nationale Hoge Raad voor Personen met een Handicap volgt veel actuele dossiers op. Sommige dossiers lijken echter vast te lopen, meestal omdat het beleid </w:t>
      </w:r>
      <w:r w:rsidRPr="47C9E8A9" w:rsidR="005A7FB6">
        <w:rPr>
          <w:lang w:val="nl-BE"/>
        </w:rPr>
        <w:t>er</w:t>
      </w:r>
      <w:r w:rsidRPr="47C9E8A9" w:rsidR="005A7FB6">
        <w:rPr>
          <w:lang w:val="nl-BE"/>
        </w:rPr>
        <w:t xml:space="preserve"> ge</w:t>
      </w:r>
      <w:r w:rsidRPr="47C9E8A9" w:rsidR="0DA2B7BE">
        <w:rPr>
          <w:lang w:val="nl-BE"/>
        </w:rPr>
        <w:t>en</w:t>
      </w:r>
      <w:r w:rsidRPr="47C9E8A9" w:rsidR="005A7FB6">
        <w:rPr>
          <w:lang w:val="nl-BE"/>
        </w:rPr>
        <w:t xml:space="preserve"> prioriteit van maakt</w:t>
      </w:r>
      <w:r w:rsidRPr="47C9E8A9" w:rsidR="0074729D">
        <w:rPr>
          <w:lang w:val="nl-BE"/>
        </w:rPr>
        <w:t>. De NHRPH verliest die dossiers echter niet uit het oog.</w:t>
      </w:r>
    </w:p>
    <w:p w:rsidR="0074729D" w:rsidRDefault="0074729D" w14:paraId="4FA01DFC" w14:textId="3061525C">
      <w:pPr>
        <w:rPr>
          <w:lang w:val="nl-BE"/>
        </w:rPr>
      </w:pPr>
      <w:r>
        <w:rPr>
          <w:lang w:val="nl-BE"/>
        </w:rPr>
        <w:t xml:space="preserve">Hieronder een </w:t>
      </w:r>
      <w:r w:rsidR="005A7FB6">
        <w:rPr>
          <w:lang w:val="nl-BE"/>
        </w:rPr>
        <w:t>(</w:t>
      </w:r>
      <w:r>
        <w:rPr>
          <w:lang w:val="nl-BE"/>
        </w:rPr>
        <w:t>onvolledig</w:t>
      </w:r>
      <w:r w:rsidR="005A7FB6">
        <w:rPr>
          <w:lang w:val="nl-BE"/>
        </w:rPr>
        <w:t>)</w:t>
      </w:r>
      <w:r>
        <w:rPr>
          <w:lang w:val="nl-BE"/>
        </w:rPr>
        <w:t xml:space="preserve"> lijstje van dossiers waar geen evolutie in lijkt te zitten.</w:t>
      </w:r>
    </w:p>
    <w:p w:rsidR="0074729D" w:rsidRDefault="0074729D" w14:paraId="1C428488" w14:textId="77777777">
      <w:pPr>
        <w:rPr>
          <w:lang w:val="nl-BE"/>
        </w:rPr>
      </w:pPr>
    </w:p>
    <w:p w:rsidRPr="000341F0" w:rsidR="0074729D" w:rsidP="000341F0" w:rsidRDefault="0074729D" w14:paraId="27992F1C" w14:textId="5A8B0630">
      <w:pPr>
        <w:pStyle w:val="Lijstalinea"/>
        <w:numPr>
          <w:ilvl w:val="0"/>
          <w:numId w:val="1"/>
        </w:numPr>
        <w:rPr>
          <w:lang w:val="nl-BE"/>
        </w:rPr>
      </w:pPr>
      <w:proofErr w:type="spellStart"/>
      <w:proofErr w:type="gramStart"/>
      <w:r w:rsidRPr="000341F0">
        <w:rPr>
          <w:lang w:val="nl-BE"/>
        </w:rPr>
        <w:t>handyPark</w:t>
      </w:r>
      <w:proofErr w:type="spellEnd"/>
      <w:proofErr w:type="gramEnd"/>
      <w:r w:rsidRPr="000341F0">
        <w:rPr>
          <w:lang w:val="nl-BE"/>
        </w:rPr>
        <w:t xml:space="preserve"> en de sms-functie. De handicapsector vroeg dat de </w:t>
      </w:r>
      <w:r w:rsidRPr="000341F0" w:rsidR="000341F0">
        <w:rPr>
          <w:lang w:val="nl-BE"/>
        </w:rPr>
        <w:t xml:space="preserve">parkeerapp voor personen met een handicap </w:t>
      </w:r>
      <w:r w:rsidRPr="000341F0">
        <w:rPr>
          <w:lang w:val="nl-BE"/>
        </w:rPr>
        <w:t>sms-functie</w:t>
      </w:r>
      <w:r w:rsidRPr="000341F0" w:rsidR="000341F0">
        <w:rPr>
          <w:lang w:val="nl-BE"/>
        </w:rPr>
        <w:t xml:space="preserve"> ook een gratis sms-functie kreeg voor de personen die niet goed overweg kunnen met apps. De app is operationeel, maar voorlopig is er geen geld voor een sms-functie.</w:t>
      </w:r>
    </w:p>
    <w:p w:rsidR="005A7FB6" w:rsidP="000341F0" w:rsidRDefault="005A7FB6" w14:paraId="1800C759" w14:textId="413B0EAF">
      <w:pPr>
        <w:pStyle w:val="Lijstalinea"/>
        <w:numPr>
          <w:ilvl w:val="0"/>
          <w:numId w:val="1"/>
        </w:numPr>
        <w:rPr>
          <w:lang w:val="nl-BE"/>
        </w:rPr>
      </w:pPr>
      <w:commentRangeStart w:id="1824144685"/>
      <w:r w:rsidRPr="79F60FCA" w:rsidR="005A7FB6">
        <w:rPr>
          <w:lang w:val="nl-BE"/>
        </w:rPr>
        <w:t>Voldoende personeel voor het secretariaat van de NHRPH</w:t>
      </w:r>
      <w:commentRangeEnd w:id="1824144685"/>
      <w:r>
        <w:rPr>
          <w:rStyle w:val="CommentReference"/>
        </w:rPr>
        <w:commentReference w:id="1824144685"/>
      </w:r>
    </w:p>
    <w:p w:rsidR="005A7FB6" w:rsidP="005A7FB6" w:rsidRDefault="005A7FB6" w14:paraId="7667AF4D" w14:textId="72D3029A">
      <w:pPr>
        <w:pStyle w:val="Lijstalinea"/>
        <w:numPr>
          <w:ilvl w:val="0"/>
          <w:numId w:val="1"/>
        </w:numPr>
        <w:rPr>
          <w:lang w:val="nl-BE"/>
        </w:rPr>
      </w:pPr>
      <w:ins w:author="Duchenne Véronique" w:date="2025-10-01T13:12:49.241Z" w:id="196468907">
        <w:r w:rsidRPr="79F60FCA" w:rsidR="0A2B3E72">
          <w:rPr>
            <w:lang w:val="nl-BE"/>
          </w:rPr>
          <w:t xml:space="preserve">Vergoeding voor de </w:t>
        </w:r>
        <w:r w:rsidRPr="79F60FCA" w:rsidR="0A2B3E72">
          <w:rPr>
            <w:lang w:val="nl-BE"/>
          </w:rPr>
          <w:t>slachtoffers</w:t>
        </w:r>
        <w:r w:rsidRPr="79F60FCA" w:rsidR="0A2B3E72">
          <w:rPr>
            <w:lang w:val="nl-BE"/>
          </w:rPr>
          <w:t xml:space="preserve"> van</w:t>
        </w:r>
      </w:ins>
      <w:r w:rsidRPr="79F60FCA" w:rsidR="5CDAF12F">
        <w:rPr>
          <w:lang w:val="nl-BE"/>
        </w:rPr>
        <w:t xml:space="preserve"> </w:t>
      </w:r>
      <w:r w:rsidRPr="79F60FCA" w:rsidR="005A7FB6">
        <w:rPr>
          <w:lang w:val="nl-BE"/>
        </w:rPr>
        <w:t>Softenon</w:t>
      </w:r>
    </w:p>
    <w:p w:rsidR="005A7FB6" w:rsidP="005A7FB6" w:rsidRDefault="005A7FB6" w14:paraId="02BD0ECB" w14:textId="77777777">
      <w:pPr>
        <w:pStyle w:val="Lijstalinea"/>
        <w:numPr>
          <w:ilvl w:val="0"/>
          <w:numId w:val="1"/>
        </w:numPr>
        <w:rPr>
          <w:del w:author="Duchenne Véronique" w:date="2025-10-01T13:11:18.449Z" w16du:dateUtc="2025-10-01T13:11:18.449Z" w:id="1029008339"/>
          <w:lang w:val="nl-BE"/>
        </w:rPr>
      </w:pPr>
      <w:del w:author="Duchenne Véronique" w:date="2025-10-01T13:11:18.455Z" w:id="1983607615">
        <w:r w:rsidRPr="05B5DE9C" w:rsidDel="005A7FB6">
          <w:rPr>
            <w:lang w:val="nl-BE"/>
          </w:rPr>
          <w:delText>Postassignaties/ (nieuwe term)</w:delText>
        </w:r>
      </w:del>
    </w:p>
    <w:p w:rsidR="005A7FB6" w:rsidP="000341F0" w:rsidRDefault="005A7FB6" w14:paraId="3A858673" w14:textId="5EA76701">
      <w:pPr>
        <w:pStyle w:val="Lijstalinea"/>
        <w:numPr>
          <w:ilvl w:val="0"/>
          <w:numId w:val="1"/>
        </w:numPr>
        <w:rPr>
          <w:lang w:val="nl-BE"/>
        </w:rPr>
      </w:pPr>
      <w:r>
        <w:rPr>
          <w:lang w:val="nl-BE"/>
        </w:rPr>
        <w:t>Harmonisering van de gemeentelijke parkeerreglementen</w:t>
      </w:r>
    </w:p>
    <w:p w:rsidR="005A7FB6" w:rsidP="000341F0" w:rsidRDefault="005A7FB6" w14:paraId="21E3320D" w14:textId="0804EB24">
      <w:pPr>
        <w:pStyle w:val="Lijstalinea"/>
        <w:numPr>
          <w:ilvl w:val="0"/>
          <w:numId w:val="1"/>
        </w:numPr>
        <w:rPr>
          <w:ins w:author="Duchenne Véronique" w:date="2025-10-01T13:12:06.798Z" w16du:dateUtc="2025-10-01T13:12:06.798Z" w:id="473360885"/>
          <w:lang w:val="nl-BE"/>
        </w:rPr>
      </w:pPr>
      <w:r w:rsidRPr="05B5DE9C" w:rsidR="005A7FB6">
        <w:rPr>
          <w:lang w:val="nl-BE"/>
        </w:rPr>
        <w:t>Rateltikkers op verkeerslichten</w:t>
      </w:r>
    </w:p>
    <w:p w:rsidR="238CFD1C" w:rsidP="05B5DE9C" w:rsidRDefault="238CFD1C" w14:paraId="2B9D7A77" w14:textId="1F66D9AD">
      <w:pPr>
        <w:pStyle w:val="Lijstalinea"/>
        <w:numPr>
          <w:ilvl w:val="0"/>
          <w:numId w:val="1"/>
        </w:numPr>
        <w:rPr>
          <w:lang w:val="nl-BE"/>
        </w:rPr>
      </w:pPr>
      <w:r w:rsidRPr="79F60FCA" w:rsidR="0E20934C">
        <w:rPr>
          <w:lang w:val="nl-BE"/>
        </w:rPr>
        <w:t>Rechtsbekwaamheid</w:t>
      </w:r>
      <w:ins w:author="Duchenne Véronique" w:date="2025-10-01T13:12:27.569Z" w:id="705461726">
        <w:r w:rsidRPr="79F60FCA" w:rsidR="238CFD1C">
          <w:rPr>
            <w:lang w:val="nl-BE"/>
          </w:rPr>
          <w:t xml:space="preserve"> en </w:t>
        </w:r>
      </w:ins>
      <w:r w:rsidRPr="79F60FCA" w:rsidR="55B98FC8">
        <w:rPr>
          <w:lang w:val="nl-BE"/>
        </w:rPr>
        <w:t xml:space="preserve">de </w:t>
      </w:r>
      <w:ins w:author="Duchenne Véronique" w:date="2025-10-01T13:12:27.569Z" w:id="910137231">
        <w:r w:rsidRPr="79F60FCA" w:rsidR="238CFD1C">
          <w:rPr>
            <w:lang w:val="nl-BE"/>
          </w:rPr>
          <w:t>tekort</w:t>
        </w:r>
      </w:ins>
      <w:r w:rsidRPr="79F60FCA" w:rsidR="65A06570">
        <w:rPr>
          <w:lang w:val="nl-BE"/>
        </w:rPr>
        <w:t>koming</w:t>
      </w:r>
      <w:ins w:author="Duchenne Véronique" w:date="2025-10-01T13:12:27.569Z" w:id="1689357814">
        <w:r w:rsidRPr="79F60FCA" w:rsidR="238CFD1C">
          <w:rPr>
            <w:lang w:val="nl-BE"/>
          </w:rPr>
          <w:t>en van de Wet van 2013</w:t>
        </w:r>
      </w:ins>
      <w:r w:rsidRPr="79F60FCA" w:rsidR="1B51474C">
        <w:rPr>
          <w:lang w:val="nl-BE"/>
        </w:rPr>
        <w:t xml:space="preserve">. Bijstand boven vertegenwoordiging. </w:t>
      </w:r>
    </w:p>
    <w:p w:rsidR="19527C82" w:rsidP="79F60FCA" w:rsidRDefault="19527C82" w14:paraId="7FB63593" w14:textId="2A4F616B">
      <w:pPr>
        <w:pStyle w:val="Lijstalinea"/>
        <w:numPr>
          <w:ilvl w:val="0"/>
          <w:numId w:val="1"/>
        </w:numPr>
        <w:rPr>
          <w:sz w:val="24"/>
          <w:szCs w:val="24"/>
          <w:lang w:val="nl-BE"/>
        </w:rPr>
      </w:pPr>
      <w:r w:rsidRPr="79F60FCA" w:rsidR="19527C82">
        <w:rPr>
          <w:rFonts w:ascii="Aptos" w:hAnsi="Aptos" w:eastAsia="Aptos" w:cs="" w:asciiTheme="minorAscii" w:hAnsiTheme="minorAscii" w:eastAsiaTheme="minorAscii" w:cstheme="minorBidi"/>
          <w:color w:val="auto"/>
          <w:sz w:val="24"/>
          <w:szCs w:val="24"/>
          <w:lang w:val="nl-BE" w:eastAsia="en-US" w:bidi="ar-SA"/>
        </w:rPr>
        <w:t>Nomenclatuur mobiliteitsmiddelen</w:t>
      </w:r>
      <w:r w:rsidRPr="79F60FCA" w:rsidR="5F42DCA8">
        <w:rPr>
          <w:rFonts w:ascii="Aptos" w:hAnsi="Aptos" w:eastAsia="Aptos" w:cs="" w:asciiTheme="minorAscii" w:hAnsiTheme="minorAscii" w:eastAsiaTheme="minorAscii" w:cstheme="minorBidi"/>
          <w:color w:val="auto"/>
          <w:sz w:val="24"/>
          <w:szCs w:val="24"/>
          <w:lang w:val="nl-BE" w:eastAsia="en-US" w:bidi="ar-SA"/>
        </w:rPr>
        <w:t>.</w:t>
      </w:r>
    </w:p>
    <w:p w:rsidR="48941054" w:rsidP="79F60FCA" w:rsidRDefault="48941054" w14:paraId="0BFC4411" w14:textId="2EEB1A6B">
      <w:pPr>
        <w:pStyle w:val="Lijstalinea"/>
        <w:numPr>
          <w:ilvl w:val="0"/>
          <w:numId w:val="1"/>
        </w:numPr>
        <w:rPr>
          <w:noProof w:val="0"/>
          <w:sz w:val="24"/>
          <w:szCs w:val="24"/>
          <w:lang w:val="nl-BE"/>
        </w:rPr>
      </w:pPr>
      <w:r w:rsidRPr="79F60FCA" w:rsidR="48941054">
        <w:rPr>
          <w:rFonts w:ascii="Aptos" w:hAnsi="Aptos" w:eastAsia="Aptos" w:cs="" w:asciiTheme="minorAscii" w:hAnsiTheme="minorAscii" w:eastAsiaTheme="minorAscii" w:cstheme="minorBidi"/>
          <w:noProof w:val="0"/>
          <w:color w:val="auto"/>
          <w:sz w:val="24"/>
          <w:szCs w:val="24"/>
          <w:lang w:val="nl-BE" w:eastAsia="en-US" w:bidi="ar-SA"/>
        </w:rPr>
        <w:t>De</w:t>
      </w:r>
      <w:r w:rsidRPr="79F60FCA" w:rsidR="48941054">
        <w:rPr>
          <w:rFonts w:ascii="Aptos" w:hAnsi="Aptos" w:eastAsia="Aptos" w:cs="" w:asciiTheme="minorAscii" w:hAnsiTheme="minorAscii" w:eastAsiaTheme="minorAscii" w:cstheme="minorBidi"/>
          <w:noProof w:val="0"/>
          <w:color w:val="auto"/>
          <w:sz w:val="24"/>
          <w:szCs w:val="24"/>
          <w:lang w:val="nl-BE" w:eastAsia="en-US" w:bidi="ar-SA"/>
        </w:rPr>
        <w:t xml:space="preserve"> onderwerping aan de sociale zekerheid van de contracten voor beroepsomscholing/opleiding</w:t>
      </w:r>
      <w:r w:rsidRPr="79F60FCA" w:rsidR="2FACEDA3">
        <w:rPr>
          <w:rFonts w:ascii="Aptos" w:hAnsi="Aptos" w:eastAsia="Aptos" w:cs="" w:asciiTheme="minorAscii" w:hAnsiTheme="minorAscii" w:eastAsiaTheme="minorAscii" w:cstheme="minorBidi"/>
          <w:noProof w:val="0"/>
          <w:color w:val="auto"/>
          <w:sz w:val="24"/>
          <w:szCs w:val="24"/>
          <w:lang w:val="nl-BE" w:eastAsia="en-US" w:bidi="ar-SA"/>
        </w:rPr>
        <w:t>.</w:t>
      </w:r>
    </w:p>
    <w:p w:rsidR="0BBF36CC" w:rsidP="79F60FCA" w:rsidRDefault="0BBF36CC" w14:paraId="11CF90CA" w14:textId="1F1DE82F">
      <w:pPr>
        <w:pStyle w:val="Lijstalinea"/>
        <w:numPr>
          <w:ilvl w:val="0"/>
          <w:numId w:val="1"/>
        </w:numPr>
        <w:rPr>
          <w:noProof w:val="0"/>
          <w:sz w:val="24"/>
          <w:szCs w:val="24"/>
          <w:lang w:val="nl-BE"/>
        </w:rPr>
      </w:pPr>
      <w:r w:rsidRPr="79F60FCA" w:rsidR="0BBF36CC">
        <w:rPr>
          <w:rFonts w:ascii="Aptos" w:hAnsi="Aptos" w:eastAsia="Aptos" w:cs="" w:asciiTheme="minorAscii" w:hAnsiTheme="minorAscii" w:eastAsiaTheme="minorAscii" w:cstheme="minorBidi"/>
          <w:noProof w:val="0"/>
          <w:color w:val="auto"/>
          <w:sz w:val="24"/>
          <w:szCs w:val="24"/>
          <w:lang w:val="nl-BE" w:eastAsia="en-US" w:bidi="ar-SA"/>
        </w:rPr>
        <w:t>Interfederale</w:t>
      </w:r>
      <w:r w:rsidRPr="79F60FCA" w:rsidR="0BBF36CC">
        <w:rPr>
          <w:rFonts w:ascii="Aptos" w:hAnsi="Aptos" w:eastAsia="Aptos" w:cs="" w:asciiTheme="minorAscii" w:hAnsiTheme="minorAscii" w:eastAsiaTheme="minorAscii" w:cstheme="minorBidi"/>
          <w:noProof w:val="0"/>
          <w:color w:val="auto"/>
          <w:sz w:val="24"/>
          <w:szCs w:val="24"/>
          <w:lang w:val="nl-BE" w:eastAsia="en-US" w:bidi="ar-SA"/>
        </w:rPr>
        <w:t xml:space="preserve"> vraag adviesraden </w:t>
      </w:r>
      <w:r w:rsidRPr="79F60FCA" w:rsidR="0BBF36CC">
        <w:rPr>
          <w:rFonts w:ascii="Aptos" w:hAnsi="Aptos" w:eastAsia="Aptos" w:cs="" w:asciiTheme="minorAscii" w:hAnsiTheme="minorAscii" w:eastAsiaTheme="minorAscii" w:cstheme="minorBidi"/>
          <w:noProof w:val="0"/>
          <w:color w:val="auto"/>
          <w:sz w:val="24"/>
          <w:szCs w:val="24"/>
          <w:lang w:val="nl-BE" w:eastAsia="en-US" w:bidi="ar-SA"/>
        </w:rPr>
        <w:t>naar 1 centraal onthaalpunt voor alle vragen rond (weer) aan het werk gaan of, voor de doelgroep van de jongeren, over studeren, en over waar je recht op hebt bij een ziekte of een handicap</w:t>
      </w:r>
    </w:p>
    <w:p w:rsidR="6B2C8455" w:rsidP="79F60FCA" w:rsidRDefault="6B2C8455" w14:paraId="6DE94739" w14:textId="7FD3D359">
      <w:pPr>
        <w:pStyle w:val="Lijstalinea"/>
        <w:numPr>
          <w:ilvl w:val="0"/>
          <w:numId w:val="1"/>
        </w:numPr>
        <w:rPr>
          <w:rFonts w:ascii="Aptos" w:hAnsi="Aptos" w:eastAsia="Aptos" w:cs="" w:asciiTheme="minorAscii" w:hAnsiTheme="minorAscii" w:eastAsiaTheme="minorAscii" w:cstheme="minorBidi"/>
          <w:noProof w:val="0"/>
          <w:color w:val="auto"/>
          <w:sz w:val="24"/>
          <w:szCs w:val="24"/>
          <w:lang w:val="nl-BE" w:eastAsia="en-US" w:bidi="ar-SA"/>
        </w:rPr>
      </w:pPr>
      <w:r w:rsidRPr="79F60FCA" w:rsidR="6B2C8455">
        <w:rPr>
          <w:rFonts w:ascii="Aptos" w:hAnsi="Aptos" w:eastAsia="Aptos" w:cs="" w:asciiTheme="minorAscii" w:hAnsiTheme="minorAscii" w:eastAsiaTheme="minorAscii" w:cstheme="minorBidi"/>
          <w:noProof w:val="0"/>
          <w:color w:val="auto"/>
          <w:sz w:val="24"/>
          <w:szCs w:val="24"/>
          <w:lang w:val="nl-BE" w:eastAsia="en-US" w:bidi="ar-SA"/>
        </w:rPr>
        <w:t>Monodisciplinaire l</w:t>
      </w:r>
      <w:r w:rsidRPr="79F60FCA" w:rsidR="0BBF36CC">
        <w:rPr>
          <w:rFonts w:ascii="Aptos" w:hAnsi="Aptos" w:eastAsia="Aptos" w:cs="" w:asciiTheme="minorAscii" w:hAnsiTheme="minorAscii" w:eastAsiaTheme="minorAscii" w:cstheme="minorBidi"/>
          <w:noProof w:val="0"/>
          <w:color w:val="auto"/>
          <w:sz w:val="24"/>
          <w:szCs w:val="24"/>
          <w:lang w:val="nl-BE" w:eastAsia="en-US" w:bidi="ar-SA"/>
        </w:rPr>
        <w:t>ogopedie</w:t>
      </w:r>
      <w:r w:rsidRPr="79F60FCA" w:rsidR="41F8B5A2">
        <w:rPr>
          <w:rFonts w:ascii="Aptos" w:hAnsi="Aptos" w:eastAsia="Aptos" w:cs="" w:asciiTheme="minorAscii" w:hAnsiTheme="minorAscii" w:eastAsiaTheme="minorAscii" w:cstheme="minorBidi"/>
          <w:noProof w:val="0"/>
          <w:color w:val="auto"/>
          <w:sz w:val="24"/>
          <w:szCs w:val="24"/>
          <w:lang w:val="nl-BE" w:eastAsia="en-US" w:bidi="ar-SA"/>
        </w:rPr>
        <w:t>.</w:t>
      </w:r>
    </w:p>
    <w:p w:rsidR="77B8B3D2" w:rsidP="79F60FCA" w:rsidRDefault="77B8B3D2" w14:paraId="30070CB1" w14:textId="4A4BB630">
      <w:pPr>
        <w:pStyle w:val="Lijstalinea"/>
        <w:numPr>
          <w:ilvl w:val="0"/>
          <w:numId w:val="1"/>
        </w:numPr>
        <w:rPr>
          <w:rFonts w:ascii="Aptos" w:hAnsi="Aptos" w:eastAsia="Aptos" w:cs="" w:asciiTheme="minorAscii" w:hAnsiTheme="minorAscii" w:eastAsiaTheme="minorAscii" w:cstheme="minorBidi"/>
          <w:noProof w:val="0"/>
          <w:color w:val="auto"/>
          <w:sz w:val="24"/>
          <w:szCs w:val="24"/>
          <w:lang w:val="nl-BE" w:eastAsia="en-US" w:bidi="ar-SA"/>
        </w:rPr>
      </w:pPr>
      <w:r w:rsidRPr="79F60FCA" w:rsidR="77B8B3D2">
        <w:rPr>
          <w:rFonts w:ascii="Aptos" w:hAnsi="Aptos" w:eastAsia="Aptos" w:cs="" w:asciiTheme="minorAscii" w:hAnsiTheme="minorAscii" w:eastAsiaTheme="minorAscii" w:cstheme="minorBidi"/>
          <w:noProof w:val="0"/>
          <w:color w:val="auto"/>
          <w:sz w:val="24"/>
          <w:szCs w:val="24"/>
          <w:lang w:val="nl-BE" w:eastAsia="en-US" w:bidi="ar-SA"/>
        </w:rPr>
        <w:t>Extra nomenclatuur voor bezoeken aan woonzorgcentra door 4 artsen-specialisten (geriaters, neurologen, psychiaters, neuropsychiaters).</w:t>
      </w:r>
    </w:p>
    <w:p w:rsidR="77B8B3D2" w:rsidP="79F60FCA" w:rsidRDefault="77B8B3D2" w14:paraId="65C89ABB" w14:textId="7CC5E68B">
      <w:pPr>
        <w:pStyle w:val="Lijstalinea"/>
        <w:numPr>
          <w:ilvl w:val="0"/>
          <w:numId w:val="1"/>
        </w:numPr>
        <w:rPr>
          <w:rFonts w:ascii="Aptos" w:hAnsi="Aptos" w:eastAsia="Aptos" w:cs="" w:asciiTheme="minorAscii" w:hAnsiTheme="minorAscii" w:eastAsiaTheme="minorAscii" w:cstheme="minorBidi"/>
          <w:noProof w:val="0"/>
          <w:color w:val="auto"/>
          <w:sz w:val="24"/>
          <w:szCs w:val="24"/>
          <w:lang w:val="nl-BE" w:eastAsia="en-US" w:bidi="ar-SA"/>
        </w:rPr>
      </w:pPr>
      <w:r w:rsidRPr="79F60FCA" w:rsidR="77B8B3D2">
        <w:rPr>
          <w:rFonts w:ascii="Aptos" w:hAnsi="Aptos" w:eastAsia="Aptos" w:cs="" w:asciiTheme="minorAscii" w:hAnsiTheme="minorAscii" w:eastAsiaTheme="minorAscii" w:cstheme="minorBidi"/>
          <w:noProof w:val="0"/>
          <w:color w:val="auto"/>
          <w:sz w:val="24"/>
          <w:szCs w:val="24"/>
          <w:lang w:val="nl-BE" w:eastAsia="en-US" w:bidi="ar-SA"/>
        </w:rPr>
        <w:t>Gunstige vervoersvoorwaarden voor PMH bijvoorbeeld bij de verkiezingen.</w:t>
      </w:r>
    </w:p>
    <w:p w:rsidR="77B8B3D2" w:rsidP="79F60FCA" w:rsidRDefault="77B8B3D2" w14:paraId="4772881E" w14:textId="5F036D4B">
      <w:pPr>
        <w:pStyle w:val="Lijstalinea"/>
        <w:numPr>
          <w:ilvl w:val="0"/>
          <w:numId w:val="1"/>
        </w:numPr>
        <w:rPr>
          <w:rFonts w:ascii="Aptos" w:hAnsi="Aptos" w:eastAsia="Aptos" w:cs="" w:asciiTheme="minorAscii" w:hAnsiTheme="minorAscii" w:eastAsiaTheme="minorAscii" w:cstheme="minorBidi"/>
          <w:noProof w:val="0"/>
          <w:color w:val="auto"/>
          <w:sz w:val="24"/>
          <w:szCs w:val="24"/>
          <w:lang w:val="nl-BE" w:eastAsia="en-US" w:bidi="ar-SA"/>
        </w:rPr>
      </w:pPr>
      <w:r w:rsidRPr="79F60FCA" w:rsidR="77B8B3D2">
        <w:rPr>
          <w:rFonts w:ascii="Aptos" w:hAnsi="Aptos" w:eastAsia="Aptos" w:cs="" w:asciiTheme="minorAscii" w:hAnsiTheme="minorAscii" w:eastAsiaTheme="minorAscii" w:cstheme="minorBidi"/>
          <w:noProof w:val="0"/>
          <w:color w:val="auto"/>
          <w:sz w:val="24"/>
          <w:szCs w:val="24"/>
          <w:lang w:val="nl-BE" w:eastAsia="en-US" w:bidi="ar-SA"/>
        </w:rPr>
        <w:t>Gedeconventioneerde</w:t>
      </w:r>
      <w:r w:rsidRPr="79F60FCA" w:rsidR="77B8B3D2">
        <w:rPr>
          <w:rFonts w:ascii="Aptos" w:hAnsi="Aptos" w:eastAsia="Aptos" w:cs="" w:asciiTheme="minorAscii" w:hAnsiTheme="minorAscii" w:eastAsiaTheme="minorAscii" w:cstheme="minorBidi"/>
          <w:noProof w:val="0"/>
          <w:color w:val="auto"/>
          <w:sz w:val="24"/>
          <w:szCs w:val="24"/>
          <w:lang w:val="nl-BE" w:eastAsia="en-US" w:bidi="ar-SA"/>
        </w:rPr>
        <w:t xml:space="preserve"> kinesisten: afschaffen 25%-regel?</w:t>
      </w:r>
    </w:p>
    <w:p w:rsidR="3821067F" w:rsidP="79F60FCA" w:rsidRDefault="3821067F" w14:paraId="7A224922" w14:textId="4ECEE66C">
      <w:pPr>
        <w:pStyle w:val="Lijstalinea"/>
        <w:numPr>
          <w:ilvl w:val="0"/>
          <w:numId w:val="1"/>
        </w:numPr>
        <w:rPr>
          <w:rFonts w:ascii="Aptos" w:hAnsi="Aptos" w:eastAsia="Aptos" w:cs="" w:asciiTheme="minorAscii" w:hAnsiTheme="minorAscii" w:eastAsiaTheme="minorAscii" w:cstheme="minorBidi"/>
          <w:noProof w:val="0"/>
          <w:color w:val="auto"/>
          <w:sz w:val="24"/>
          <w:szCs w:val="24"/>
          <w:lang w:val="nl-BE" w:eastAsia="en-US" w:bidi="ar-SA"/>
        </w:rPr>
      </w:pPr>
      <w:r w:rsidRPr="79F60FCA" w:rsidR="3821067F">
        <w:rPr>
          <w:rFonts w:ascii="Aptos" w:hAnsi="Aptos" w:eastAsia="Aptos" w:cs="" w:asciiTheme="minorAscii" w:hAnsiTheme="minorAscii" w:eastAsiaTheme="minorAscii" w:cstheme="minorBidi"/>
          <w:noProof w:val="0"/>
          <w:color w:val="auto"/>
          <w:sz w:val="24"/>
          <w:szCs w:val="24"/>
          <w:lang w:val="nl-BE" w:eastAsia="en-US" w:bidi="ar-SA"/>
        </w:rPr>
        <w:t xml:space="preserve">De uitkering of tegemoetkoming van de categorie ‘samenwonenden’ is vaak veel te laag om een waardig bestaan te leiden en eigen levenskeuzes te maken.  </w:t>
      </w:r>
    </w:p>
    <w:p w:rsidR="7C3731CD" w:rsidP="79F60FCA" w:rsidRDefault="7C3731CD" w14:paraId="76B4E603" w14:textId="7BFE61EC">
      <w:pPr>
        <w:pStyle w:val="Lijstalinea"/>
        <w:numPr>
          <w:ilvl w:val="0"/>
          <w:numId w:val="1"/>
        </w:numPr>
        <w:rPr>
          <w:rFonts w:ascii="Aptos" w:hAnsi="Aptos" w:eastAsia="Aptos" w:cs="" w:asciiTheme="minorAscii" w:hAnsiTheme="minorAscii" w:eastAsiaTheme="minorAscii" w:cstheme="minorBidi"/>
          <w:noProof w:val="0"/>
          <w:color w:val="auto"/>
          <w:sz w:val="24"/>
          <w:szCs w:val="24"/>
          <w:lang w:val="nl-BE" w:eastAsia="en-US" w:bidi="ar-SA"/>
        </w:rPr>
      </w:pPr>
      <w:r w:rsidRPr="79F60FCA" w:rsidR="7C3731CD">
        <w:rPr>
          <w:rFonts w:ascii="Aptos" w:hAnsi="Aptos" w:eastAsia="Aptos" w:cs="" w:asciiTheme="minorAscii" w:hAnsiTheme="minorAscii" w:eastAsiaTheme="minorAscii" w:cstheme="minorBidi"/>
          <w:noProof w:val="0"/>
          <w:color w:val="auto"/>
          <w:sz w:val="24"/>
          <w:szCs w:val="24"/>
          <w:lang w:val="nl-BE" w:eastAsia="en-US" w:bidi="ar-SA"/>
        </w:rPr>
        <w:t>Versterkt statuut mantelzorgers</w:t>
      </w:r>
      <w:r w:rsidRPr="79F60FCA" w:rsidR="05F16D8D">
        <w:rPr>
          <w:rFonts w:ascii="Aptos" w:hAnsi="Aptos" w:eastAsia="Aptos" w:cs="" w:asciiTheme="minorAscii" w:hAnsiTheme="minorAscii" w:eastAsiaTheme="minorAscii" w:cstheme="minorBidi"/>
          <w:noProof w:val="0"/>
          <w:color w:val="auto"/>
          <w:sz w:val="24"/>
          <w:szCs w:val="24"/>
          <w:lang w:val="nl-BE" w:eastAsia="en-US" w:bidi="ar-SA"/>
        </w:rPr>
        <w:t>.</w:t>
      </w:r>
    </w:p>
    <w:p w:rsidR="7C3731CD" w:rsidP="79F60FCA" w:rsidRDefault="7C3731CD" w14:paraId="21AD8180" w14:textId="6D4E0389">
      <w:pPr>
        <w:pStyle w:val="Lijstalinea"/>
        <w:numPr>
          <w:ilvl w:val="0"/>
          <w:numId w:val="1"/>
        </w:numPr>
        <w:rPr>
          <w:rFonts w:ascii="Aptos" w:hAnsi="Aptos" w:eastAsia="Aptos" w:cs="" w:asciiTheme="minorAscii" w:hAnsiTheme="minorAscii" w:eastAsiaTheme="minorAscii" w:cstheme="minorBidi"/>
          <w:noProof w:val="0"/>
          <w:color w:val="auto"/>
          <w:sz w:val="24"/>
          <w:szCs w:val="24"/>
          <w:lang w:val="nl-BE" w:eastAsia="en-US" w:bidi="ar-SA"/>
        </w:rPr>
      </w:pPr>
      <w:r w:rsidRPr="79F60FCA" w:rsidR="7C3731CD">
        <w:rPr>
          <w:rFonts w:ascii="Aptos" w:hAnsi="Aptos" w:eastAsia="Aptos" w:cs="" w:asciiTheme="minorAscii" w:hAnsiTheme="minorAscii" w:eastAsiaTheme="minorAscii" w:cstheme="minorBidi"/>
          <w:noProof w:val="0"/>
          <w:color w:val="auto"/>
          <w:sz w:val="24"/>
          <w:szCs w:val="24"/>
          <w:lang w:val="nl-BE" w:eastAsia="en-US" w:bidi="ar-SA"/>
        </w:rPr>
        <w:t>Cumul arbeid en IVT</w:t>
      </w:r>
      <w:r w:rsidRPr="79F60FCA" w:rsidR="0A4F0964">
        <w:rPr>
          <w:rFonts w:ascii="Aptos" w:hAnsi="Aptos" w:eastAsia="Aptos" w:cs="" w:asciiTheme="minorAscii" w:hAnsiTheme="minorAscii" w:eastAsiaTheme="minorAscii" w:cstheme="minorBidi"/>
          <w:noProof w:val="0"/>
          <w:color w:val="auto"/>
          <w:sz w:val="24"/>
          <w:szCs w:val="24"/>
          <w:lang w:val="nl-BE" w:eastAsia="en-US" w:bidi="ar-SA"/>
        </w:rPr>
        <w:t>.</w:t>
      </w:r>
    </w:p>
    <w:p w:rsidR="000341F0" w:rsidP="000341F0" w:rsidRDefault="000341F0" w14:paraId="713653B5" w14:textId="77777777">
      <w:pPr>
        <w:rPr>
          <w:lang w:val="nl-BE"/>
        </w:rPr>
      </w:pPr>
    </w:p>
    <w:p w:rsidR="000341F0" w:rsidP="000341F0" w:rsidRDefault="000341F0" w14:paraId="5619C712" w14:textId="5AA797C5">
      <w:pPr>
        <w:rPr>
          <w:lang w:val="nl-BE"/>
        </w:rPr>
      </w:pPr>
      <w:r>
        <w:rPr>
          <w:lang w:val="nl-BE"/>
        </w:rPr>
        <w:t>Trage evoluties</w:t>
      </w:r>
    </w:p>
    <w:p w:rsidRPr="002D2F5B" w:rsidR="000341F0" w:rsidP="002D2F5B" w:rsidRDefault="005A7FB6" w14:paraId="58742DDE" w14:textId="2BB3E35D">
      <w:pPr>
        <w:pStyle w:val="Lijstalinea"/>
        <w:numPr>
          <w:ilvl w:val="0"/>
          <w:numId w:val="2"/>
        </w:numPr>
        <w:rPr>
          <w:lang w:val="nl-BE"/>
        </w:rPr>
      </w:pPr>
      <w:r>
        <w:rPr>
          <w:lang w:val="nl-BE"/>
        </w:rPr>
        <w:t>Postkantoren:</w:t>
      </w:r>
      <w:r w:rsidRPr="002D2F5B" w:rsidR="000341F0">
        <w:rPr>
          <w:lang w:val="nl-BE"/>
        </w:rPr>
        <w:t xml:space="preserve"> Het toegankelijk maken van de postkantoren </w:t>
      </w:r>
      <w:r>
        <w:rPr>
          <w:lang w:val="nl-BE"/>
        </w:rPr>
        <w:t xml:space="preserve">van </w:t>
      </w:r>
      <w:proofErr w:type="spellStart"/>
      <w:r>
        <w:rPr>
          <w:lang w:val="nl-BE"/>
        </w:rPr>
        <w:t>bpost</w:t>
      </w:r>
      <w:proofErr w:type="spellEnd"/>
      <w:r>
        <w:rPr>
          <w:lang w:val="nl-BE"/>
        </w:rPr>
        <w:t xml:space="preserve"> </w:t>
      </w:r>
      <w:r w:rsidRPr="002D2F5B" w:rsidR="000341F0">
        <w:rPr>
          <w:lang w:val="nl-BE"/>
        </w:rPr>
        <w:t>verloopt traag. De doelstellingen in de opeenvolgende beheerscontracten zijn al een paar keer naar beneden bijgesteld.</w:t>
      </w:r>
    </w:p>
    <w:p w:rsidR="000341F0" w:rsidP="002D2F5B" w:rsidRDefault="000341F0" w14:paraId="4A940849" w14:textId="21202FF0">
      <w:pPr>
        <w:pStyle w:val="Lijstalinea"/>
        <w:numPr>
          <w:ilvl w:val="0"/>
          <w:numId w:val="2"/>
        </w:numPr>
        <w:rPr>
          <w:lang w:val="nl-BE"/>
        </w:rPr>
      </w:pPr>
      <w:r w:rsidRPr="79F60FCA" w:rsidR="000341F0">
        <w:rPr>
          <w:lang w:val="nl-BE"/>
        </w:rPr>
        <w:t xml:space="preserve">Toegankelijke stations: De NMBS maakt werk van toegankelijke stations. </w:t>
      </w:r>
      <w:r w:rsidRPr="79F60FCA" w:rsidR="002D2F5B">
        <w:rPr>
          <w:lang w:val="nl-BE"/>
        </w:rPr>
        <w:t>Er zijn in totaal</w:t>
      </w:r>
      <w:r w:rsidRPr="79F60FCA" w:rsidR="000341F0">
        <w:rPr>
          <w:lang w:val="nl-BE"/>
        </w:rPr>
        <w:t xml:space="preserve"> echter om meer dan 550 stations en </w:t>
      </w:r>
      <w:r w:rsidRPr="79F60FCA" w:rsidR="0061406A">
        <w:rPr>
          <w:lang w:val="nl-BE"/>
        </w:rPr>
        <w:t xml:space="preserve">de meeste zijn nog niet toegankelijk. In slechts 174 stations is assistentie mogelijk (mits afspraak vooraf). De NMBS werkt wel aan het verhogen van de toegankelijke stations en de stations met assistentie (zie </w:t>
      </w:r>
      <w:r w:rsidRPr="79F60FCA" w:rsidR="0061406A">
        <w:rPr>
          <w:lang w:val="nl-BE"/>
        </w:rPr>
        <w:t>openbaredienstcontract</w:t>
      </w:r>
      <w:r w:rsidRPr="79F60FCA" w:rsidR="0061406A">
        <w:rPr>
          <w:lang w:val="nl-BE"/>
        </w:rPr>
        <w:t>)</w:t>
      </w:r>
      <w:r w:rsidRPr="79F60FCA" w:rsidR="4A945130">
        <w:rPr>
          <w:lang w:val="nl-BE"/>
        </w:rPr>
        <w:t>.</w:t>
      </w:r>
    </w:p>
    <w:p w:rsidRPr="002D2F5B" w:rsidR="005A7FB6" w:rsidP="002D2F5B" w:rsidRDefault="005A7FB6" w14:paraId="2F6EFB24" w14:textId="77777777">
      <w:pPr>
        <w:pStyle w:val="Lijstalinea"/>
        <w:numPr>
          <w:ilvl w:val="0"/>
          <w:numId w:val="2"/>
        </w:numPr>
        <w:rPr>
          <w:lang w:val="nl-BE"/>
        </w:rPr>
      </w:pPr>
    </w:p>
    <w:sectPr w:rsidRPr="002D2F5B" w:rsidR="005A7FB6">
      <w:pgSz w:w="11906" w:h="16838"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DM" w:author="Dossin Muriel" w:date="2025-09-29T12:00:01" w:id="1623104554">
    <w:p xmlns:w14="http://schemas.microsoft.com/office/word/2010/wordml" xmlns:w="http://schemas.openxmlformats.org/wordprocessingml/2006/main" w:rsidR="1F7E608B" w:rsidRDefault="58EFCFD4" w14:paraId="595998A6" w14:textId="4D648016">
      <w:pPr>
        <w:pStyle w:val="CommentText"/>
      </w:pPr>
      <w:r>
        <w:rPr>
          <w:rStyle w:val="CommentReference"/>
        </w:rPr>
        <w:annotationRef/>
      </w:r>
      <w:r w:rsidRPr="304B5008" w:rsidR="02B34FD8">
        <w:t>j'aime bien ;-)</w:t>
      </w:r>
    </w:p>
  </w:comment>
  <w:comment xmlns:w="http://schemas.openxmlformats.org/wordprocessingml/2006/main" w:initials="DV" w:author="Duchenne Véronique" w:date="2025-10-01T15:14:51" w:id="822592042">
    <w:p xmlns:w14="http://schemas.microsoft.com/office/word/2010/wordml" xmlns:w="http://schemas.openxmlformats.org/wordprocessingml/2006/main" w:rsidR="632FDDC0" w:rsidRDefault="303157AA" w14:paraId="457C11D7" w14:textId="292EFDF5">
      <w:pPr>
        <w:pStyle w:val="CommentText"/>
      </w:pPr>
      <w:r>
        <w:rPr>
          <w:rStyle w:val="CommentReference"/>
        </w:rPr>
        <w:annotationRef/>
      </w:r>
      <w:r w:rsidRPr="57DE141B" w:rsidR="331CE044">
        <w:t xml:space="preserve">idem : mettons le doc en l'état au BS : l'important est d'avoir un OK d eprincipe . ensuite, on devra passer en revue les avis des 5 dernières années et voir ce qui n'a pas évolué </w:t>
      </w:r>
    </w:p>
  </w:comment>
  <w:comment xmlns:w="http://schemas.openxmlformats.org/wordprocessingml/2006/main" w:initials="LB" w:author="Laureys Benjamin" w:date="2025-10-01T15:22:42" w:id="1824144685">
    <w:p xmlns:w14="http://schemas.microsoft.com/office/word/2010/wordml" xmlns:w="http://schemas.openxmlformats.org/wordprocessingml/2006/main" w:rsidR="2353EB62" w:rsidRDefault="1E26379A" w14:paraId="35E2B56C" w14:textId="033D2C7D">
      <w:pPr>
        <w:pStyle w:val="CommentText"/>
      </w:pPr>
      <w:r>
        <w:rPr>
          <w:rStyle w:val="CommentReference"/>
        </w:rPr>
        <w:annotationRef/>
      </w:r>
      <w:r w:rsidRPr="5F434A0C" w:rsidR="0C6830CE">
        <w:t>Blijkbaar toch evolutie?</w:t>
      </w:r>
    </w:p>
  </w:comment>
</w:comments>
</file>

<file path=word/commentsExtended.xml><?xml version="1.0" encoding="utf-8"?>
<w15:commentsEx xmlns:mc="http://schemas.openxmlformats.org/markup-compatibility/2006" xmlns:w15="http://schemas.microsoft.com/office/word/2012/wordml" mc:Ignorable="w15">
  <w15:commentEx w15:done="0" w15:paraId="595998A6"/>
  <w15:commentEx w15:done="0" w15:paraId="457C11D7" w15:paraIdParent="595998A6"/>
  <w15:commentEx w15:done="0" w15:paraId="35E2B56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AC2E917" w16cex:dateUtc="2025-09-29T10:00:01.123Z"/>
  <w16cex:commentExtensible w16cex:durableId="1F2A84DC" w16cex:dateUtc="2025-10-01T13:14:51.219Z"/>
  <w16cex:commentExtensible w16cex:durableId="6F581E3C" w16cex:dateUtc="2025-10-01T13:22:42.239Z"/>
</w16cex:commentsExtensible>
</file>

<file path=word/commentsIds.xml><?xml version="1.0" encoding="utf-8"?>
<w16cid:commentsIds xmlns:mc="http://schemas.openxmlformats.org/markup-compatibility/2006" xmlns:w16cid="http://schemas.microsoft.com/office/word/2016/wordml/cid" mc:Ignorable="w16cid">
  <w16cid:commentId w16cid:paraId="595998A6" w16cid:durableId="6AC2E917"/>
  <w16cid:commentId w16cid:paraId="457C11D7" w16cid:durableId="1F2A84DC"/>
  <w16cid:commentId w16cid:paraId="35E2B56C" w16cid:durableId="6F581E3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
    <w:nsid w:val="bf404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3fc94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4F681323"/>
    <w:multiLevelType w:val="hybridMultilevel"/>
    <w:tmpl w:val="C4FEDD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63D77C0E"/>
    <w:multiLevelType w:val="hybridMultilevel"/>
    <w:tmpl w:val="06C2B7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4">
    <w:abstractNumId w:val="3"/>
  </w:num>
  <w:num w:numId="3">
    <w:abstractNumId w:val="2"/>
  </w:num>
  <w:num w:numId="1" w16cid:durableId="1648589737">
    <w:abstractNumId w:val="0"/>
  </w:num>
  <w:num w:numId="2" w16cid:durableId="924345646">
    <w:abstractNumId w:val="1"/>
  </w:num>
</w:numbering>
</file>

<file path=word/people.xml><?xml version="1.0" encoding="utf-8"?>
<w15:people xmlns:mc="http://schemas.openxmlformats.org/markup-compatibility/2006" xmlns:w15="http://schemas.microsoft.com/office/word/2012/wordml" mc:Ignorable="w15">
  <w15:person w15:author="Dossin Muriel">
    <w15:presenceInfo w15:providerId="AD" w15:userId="S::muriel.dossin@minsoc.fed.be::29e62491-f8bc-4d74-b9c5-e1d9a0c3a57e"/>
  </w15:person>
  <w15:person w15:author="Duchenne Véronique">
    <w15:presenceInfo w15:providerId="AD" w15:userId="S::veronique.duchenne@minsoc.fed.be::3d119eed-dce7-4a49-85be-707487fc8dd7"/>
  </w15:person>
  <w15:person w15:author="Duchenne Véronique">
    <w15:presenceInfo w15:providerId="AD" w15:userId="S::veronique.duchenne@minsoc.fed.be::3d119eed-dce7-4a49-85be-707487fc8dd7"/>
  </w15:person>
  <w15:person w15:author="Laureys Benjamin">
    <w15:presenceInfo w15:providerId="AD" w15:userId="S::benjamin.laureys@minsoc.fed.be::4c352daa-543d-4b17-af30-0c5cd0b0663d"/>
  </w15:person>
  <w15:person w15:author="Laureys Benjamin">
    <w15:presenceInfo w15:providerId="AD" w15:userId="S::benjamin.laureys@minsoc.fed.be::4c352daa-543d-4b17-af30-0c5cd0b066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29D"/>
    <w:rsid w:val="000341F0"/>
    <w:rsid w:val="002D2F5B"/>
    <w:rsid w:val="004175DB"/>
    <w:rsid w:val="005A7FB6"/>
    <w:rsid w:val="0061406A"/>
    <w:rsid w:val="006E042F"/>
    <w:rsid w:val="0074729D"/>
    <w:rsid w:val="008B5AB6"/>
    <w:rsid w:val="00922254"/>
    <w:rsid w:val="00EA32F2"/>
    <w:rsid w:val="05B5DE9C"/>
    <w:rsid w:val="05F16D8D"/>
    <w:rsid w:val="08F26797"/>
    <w:rsid w:val="0A2B3E72"/>
    <w:rsid w:val="0A4F0964"/>
    <w:rsid w:val="0BBF36CC"/>
    <w:rsid w:val="0C1765CC"/>
    <w:rsid w:val="0DA2B7BE"/>
    <w:rsid w:val="0E20934C"/>
    <w:rsid w:val="10A45D19"/>
    <w:rsid w:val="11D5B889"/>
    <w:rsid w:val="13FA81BD"/>
    <w:rsid w:val="19527C82"/>
    <w:rsid w:val="1B51474C"/>
    <w:rsid w:val="1B62E79C"/>
    <w:rsid w:val="1EDA8C38"/>
    <w:rsid w:val="1F39507B"/>
    <w:rsid w:val="238CFD1C"/>
    <w:rsid w:val="27EC4363"/>
    <w:rsid w:val="2EA52B9F"/>
    <w:rsid w:val="2FACEDA3"/>
    <w:rsid w:val="2FB28F49"/>
    <w:rsid w:val="32C17484"/>
    <w:rsid w:val="3821067F"/>
    <w:rsid w:val="41F8B5A2"/>
    <w:rsid w:val="4253B8FE"/>
    <w:rsid w:val="47C9E8A9"/>
    <w:rsid w:val="48941054"/>
    <w:rsid w:val="4A945130"/>
    <w:rsid w:val="4B6A542E"/>
    <w:rsid w:val="4EC9063A"/>
    <w:rsid w:val="55B98FC8"/>
    <w:rsid w:val="5BA1EB37"/>
    <w:rsid w:val="5CDAF12F"/>
    <w:rsid w:val="5F42DCA8"/>
    <w:rsid w:val="5FE1A9F1"/>
    <w:rsid w:val="644F0D56"/>
    <w:rsid w:val="652BD401"/>
    <w:rsid w:val="65A06570"/>
    <w:rsid w:val="6B2C8455"/>
    <w:rsid w:val="767EA8BE"/>
    <w:rsid w:val="77B8B3D2"/>
    <w:rsid w:val="78713BC6"/>
    <w:rsid w:val="79F60FCA"/>
    <w:rsid w:val="7B36CBE9"/>
    <w:rsid w:val="7C3731CD"/>
    <w:rsid w:val="7D44B6D3"/>
    <w:rsid w:val="7D6BD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0BE7D"/>
  <w15:chartTrackingRefBased/>
  <w15:docId w15:val="{38F8CFA6-5BE5-48FA-A7C6-58F4D9F4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74729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4729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4729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4729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4729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4729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4729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4729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4729D"/>
    <w:pPr>
      <w:keepNext/>
      <w:keepLines/>
      <w:spacing w:after="0"/>
      <w:outlineLvl w:val="8"/>
    </w:pPr>
    <w:rPr>
      <w:rFonts w:eastAsiaTheme="majorEastAsia" w:cstheme="majorBidi"/>
      <w:color w:val="272727" w:themeColor="text1" w:themeTint="D8"/>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74729D"/>
    <w:rPr>
      <w:rFonts w:asciiTheme="majorHAnsi" w:hAnsiTheme="majorHAnsi" w:eastAsiaTheme="majorEastAsia" w:cstheme="majorBidi"/>
      <w:color w:val="0F4761" w:themeColor="accent1" w:themeShade="BF"/>
      <w:sz w:val="40"/>
      <w:szCs w:val="40"/>
    </w:rPr>
  </w:style>
  <w:style w:type="character" w:styleId="Kop2Char" w:customStyle="1">
    <w:name w:val="Kop 2 Char"/>
    <w:basedOn w:val="Standaardalinea-lettertype"/>
    <w:link w:val="Kop2"/>
    <w:uiPriority w:val="9"/>
    <w:semiHidden/>
    <w:rsid w:val="0074729D"/>
    <w:rPr>
      <w:rFonts w:asciiTheme="majorHAnsi" w:hAnsiTheme="majorHAnsi" w:eastAsiaTheme="majorEastAsia" w:cstheme="majorBidi"/>
      <w:color w:val="0F4761" w:themeColor="accent1" w:themeShade="BF"/>
      <w:sz w:val="32"/>
      <w:szCs w:val="32"/>
    </w:rPr>
  </w:style>
  <w:style w:type="character" w:styleId="Kop3Char" w:customStyle="1">
    <w:name w:val="Kop 3 Char"/>
    <w:basedOn w:val="Standaardalinea-lettertype"/>
    <w:link w:val="Kop3"/>
    <w:uiPriority w:val="9"/>
    <w:semiHidden/>
    <w:rsid w:val="0074729D"/>
    <w:rPr>
      <w:rFonts w:eastAsiaTheme="majorEastAsia" w:cstheme="majorBidi"/>
      <w:color w:val="0F4761" w:themeColor="accent1" w:themeShade="BF"/>
      <w:sz w:val="28"/>
      <w:szCs w:val="28"/>
    </w:rPr>
  </w:style>
  <w:style w:type="character" w:styleId="Kop4Char" w:customStyle="1">
    <w:name w:val="Kop 4 Char"/>
    <w:basedOn w:val="Standaardalinea-lettertype"/>
    <w:link w:val="Kop4"/>
    <w:uiPriority w:val="9"/>
    <w:semiHidden/>
    <w:rsid w:val="0074729D"/>
    <w:rPr>
      <w:rFonts w:eastAsiaTheme="majorEastAsia" w:cstheme="majorBidi"/>
      <w:i/>
      <w:iCs/>
      <w:color w:val="0F4761" w:themeColor="accent1" w:themeShade="BF"/>
    </w:rPr>
  </w:style>
  <w:style w:type="character" w:styleId="Kop5Char" w:customStyle="1">
    <w:name w:val="Kop 5 Char"/>
    <w:basedOn w:val="Standaardalinea-lettertype"/>
    <w:link w:val="Kop5"/>
    <w:uiPriority w:val="9"/>
    <w:semiHidden/>
    <w:rsid w:val="0074729D"/>
    <w:rPr>
      <w:rFonts w:eastAsiaTheme="majorEastAsia" w:cstheme="majorBidi"/>
      <w:color w:val="0F4761" w:themeColor="accent1" w:themeShade="BF"/>
    </w:rPr>
  </w:style>
  <w:style w:type="character" w:styleId="Kop6Char" w:customStyle="1">
    <w:name w:val="Kop 6 Char"/>
    <w:basedOn w:val="Standaardalinea-lettertype"/>
    <w:link w:val="Kop6"/>
    <w:uiPriority w:val="9"/>
    <w:semiHidden/>
    <w:rsid w:val="0074729D"/>
    <w:rPr>
      <w:rFonts w:eastAsiaTheme="majorEastAsia" w:cstheme="majorBidi"/>
      <w:i/>
      <w:iCs/>
      <w:color w:val="595959" w:themeColor="text1" w:themeTint="A6"/>
    </w:rPr>
  </w:style>
  <w:style w:type="character" w:styleId="Kop7Char" w:customStyle="1">
    <w:name w:val="Kop 7 Char"/>
    <w:basedOn w:val="Standaardalinea-lettertype"/>
    <w:link w:val="Kop7"/>
    <w:uiPriority w:val="9"/>
    <w:semiHidden/>
    <w:rsid w:val="0074729D"/>
    <w:rPr>
      <w:rFonts w:eastAsiaTheme="majorEastAsia" w:cstheme="majorBidi"/>
      <w:color w:val="595959" w:themeColor="text1" w:themeTint="A6"/>
    </w:rPr>
  </w:style>
  <w:style w:type="character" w:styleId="Kop8Char" w:customStyle="1">
    <w:name w:val="Kop 8 Char"/>
    <w:basedOn w:val="Standaardalinea-lettertype"/>
    <w:link w:val="Kop8"/>
    <w:uiPriority w:val="9"/>
    <w:semiHidden/>
    <w:rsid w:val="0074729D"/>
    <w:rPr>
      <w:rFonts w:eastAsiaTheme="majorEastAsia" w:cstheme="majorBidi"/>
      <w:i/>
      <w:iCs/>
      <w:color w:val="272727" w:themeColor="text1" w:themeTint="D8"/>
    </w:rPr>
  </w:style>
  <w:style w:type="character" w:styleId="Kop9Char" w:customStyle="1">
    <w:name w:val="Kop 9 Char"/>
    <w:basedOn w:val="Standaardalinea-lettertype"/>
    <w:link w:val="Kop9"/>
    <w:uiPriority w:val="9"/>
    <w:semiHidden/>
    <w:rsid w:val="0074729D"/>
    <w:rPr>
      <w:rFonts w:eastAsiaTheme="majorEastAsia" w:cstheme="majorBidi"/>
      <w:color w:val="272727" w:themeColor="text1" w:themeTint="D8"/>
    </w:rPr>
  </w:style>
  <w:style w:type="paragraph" w:styleId="Titel">
    <w:name w:val="Title"/>
    <w:basedOn w:val="Standaard"/>
    <w:next w:val="Standaard"/>
    <w:link w:val="TitelChar"/>
    <w:uiPriority w:val="10"/>
    <w:qFormat/>
    <w:rsid w:val="0074729D"/>
    <w:pPr>
      <w:spacing w:after="80" w:line="240" w:lineRule="auto"/>
      <w:contextualSpacing/>
    </w:pPr>
    <w:rPr>
      <w:rFonts w:asciiTheme="majorHAnsi" w:hAnsiTheme="majorHAnsi" w:eastAsiaTheme="majorEastAsia" w:cstheme="majorBidi"/>
      <w:spacing w:val="-10"/>
      <w:kern w:val="28"/>
      <w:sz w:val="56"/>
      <w:szCs w:val="56"/>
    </w:rPr>
  </w:style>
  <w:style w:type="character" w:styleId="TitelChar" w:customStyle="1">
    <w:name w:val="Titel Char"/>
    <w:basedOn w:val="Standaardalinea-lettertype"/>
    <w:link w:val="Titel"/>
    <w:uiPriority w:val="10"/>
    <w:rsid w:val="0074729D"/>
    <w:rPr>
      <w:rFonts w:asciiTheme="majorHAnsi" w:hAnsiTheme="majorHAnsi" w:eastAsiaTheme="majorEastAsia" w:cstheme="majorBidi"/>
      <w:spacing w:val="-10"/>
      <w:kern w:val="28"/>
      <w:sz w:val="56"/>
      <w:szCs w:val="56"/>
    </w:rPr>
  </w:style>
  <w:style w:type="paragraph" w:styleId="Ondertitel">
    <w:name w:val="Subtitle"/>
    <w:basedOn w:val="Standaard"/>
    <w:next w:val="Standaard"/>
    <w:link w:val="OndertitelChar"/>
    <w:uiPriority w:val="11"/>
    <w:qFormat/>
    <w:rsid w:val="0074729D"/>
    <w:pPr>
      <w:numPr>
        <w:ilvl w:val="1"/>
      </w:numPr>
    </w:pPr>
    <w:rPr>
      <w:rFonts w:eastAsiaTheme="majorEastAsia" w:cstheme="majorBidi"/>
      <w:color w:val="595959" w:themeColor="text1" w:themeTint="A6"/>
      <w:spacing w:val="15"/>
      <w:sz w:val="28"/>
      <w:szCs w:val="28"/>
    </w:rPr>
  </w:style>
  <w:style w:type="character" w:styleId="OndertitelChar" w:customStyle="1">
    <w:name w:val="Ondertitel Char"/>
    <w:basedOn w:val="Standaardalinea-lettertype"/>
    <w:link w:val="Ondertitel"/>
    <w:uiPriority w:val="11"/>
    <w:rsid w:val="0074729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4729D"/>
    <w:pPr>
      <w:spacing w:before="160"/>
      <w:jc w:val="center"/>
    </w:pPr>
    <w:rPr>
      <w:i/>
      <w:iCs/>
      <w:color w:val="404040" w:themeColor="text1" w:themeTint="BF"/>
    </w:rPr>
  </w:style>
  <w:style w:type="character" w:styleId="CitaatChar" w:customStyle="1">
    <w:name w:val="Citaat Char"/>
    <w:basedOn w:val="Standaardalinea-lettertype"/>
    <w:link w:val="Citaat"/>
    <w:uiPriority w:val="29"/>
    <w:rsid w:val="0074729D"/>
    <w:rPr>
      <w:i/>
      <w:iCs/>
      <w:color w:val="404040" w:themeColor="text1" w:themeTint="BF"/>
    </w:rPr>
  </w:style>
  <w:style w:type="paragraph" w:styleId="Lijstalinea">
    <w:name w:val="List Paragraph"/>
    <w:basedOn w:val="Standaard"/>
    <w:uiPriority w:val="34"/>
    <w:qFormat/>
    <w:rsid w:val="0074729D"/>
    <w:pPr>
      <w:ind w:left="720"/>
      <w:contextualSpacing/>
    </w:pPr>
  </w:style>
  <w:style w:type="character" w:styleId="Intensievebenadrukking">
    <w:name w:val="Intense Emphasis"/>
    <w:basedOn w:val="Standaardalinea-lettertype"/>
    <w:uiPriority w:val="21"/>
    <w:qFormat/>
    <w:rsid w:val="0074729D"/>
    <w:rPr>
      <w:i/>
      <w:iCs/>
      <w:color w:val="0F4761" w:themeColor="accent1" w:themeShade="BF"/>
    </w:rPr>
  </w:style>
  <w:style w:type="paragraph" w:styleId="Duidelijkcitaat">
    <w:name w:val="Intense Quote"/>
    <w:basedOn w:val="Standaard"/>
    <w:next w:val="Standaard"/>
    <w:link w:val="DuidelijkcitaatChar"/>
    <w:uiPriority w:val="30"/>
    <w:qFormat/>
    <w:rsid w:val="0074729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DuidelijkcitaatChar" w:customStyle="1">
    <w:name w:val="Duidelijk citaat Char"/>
    <w:basedOn w:val="Standaardalinea-lettertype"/>
    <w:link w:val="Duidelijkcitaat"/>
    <w:uiPriority w:val="30"/>
    <w:rsid w:val="0074729D"/>
    <w:rPr>
      <w:i/>
      <w:iCs/>
      <w:color w:val="0F4761" w:themeColor="accent1" w:themeShade="BF"/>
    </w:rPr>
  </w:style>
  <w:style w:type="character" w:styleId="Intensieveverwijzing">
    <w:name w:val="Intense Reference"/>
    <w:basedOn w:val="Standaardalinea-lettertype"/>
    <w:uiPriority w:val="32"/>
    <w:qFormat/>
    <w:rsid w:val="0074729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openxmlformats.org/officeDocument/2006/relationships/comments" Target="comments.xml" Id="R0b31b499699a4c84" /><Relationship Type="http://schemas.microsoft.com/office/2016/09/relationships/commentsIds" Target="commentsIds.xml" Id="R89e054f816544af1" /><Relationship Type="http://schemas.microsoft.com/office/2011/relationships/commentsExtended" Target="commentsExtended.xml" Id="R1d6ea9926b2e40ba" /><Relationship Type="http://schemas.microsoft.com/office/2018/08/relationships/commentsExtensible" Target="commentsExtensible.xml" Id="R81ceaecf007d4e2b" /><Relationship Type="http://schemas.microsoft.com/office/2011/relationships/people" Target="people.xml" Id="R95691630f51b4fe0" /></Relationships>
</file>

<file path=word/theme/theme1.xml><?xml version="1.0" encoding="utf-8"?>
<a:theme xmlns:a="http://schemas.openxmlformats.org/drawingml/2006/main" xmlns:thm15="http://schemas.microsoft.com/office/thememl/2012/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Een nieuw document maken." ma:contentTypeScope="" ma:versionID="9d256e05b7e1ddb7530452fa34b17c0c">
  <xsd:schema xmlns:xsd="http://www.w3.org/2001/XMLSchema" xmlns:xs="http://www.w3.org/2001/XMLSchema" xmlns:p="http://schemas.microsoft.com/office/2006/metadata/properties" xmlns:ns2="fa2a884b-c170-49e9-ad50-540b90e3d064" targetNamespace="http://schemas.microsoft.com/office/2006/metadata/properties" ma:root="true" ma:fieldsID="c3a441aca64f0856304ce809311654e5"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FCF22A-04EA-47DE-9E9E-F1EED949C92E}"/>
</file>

<file path=customXml/itemProps2.xml><?xml version="1.0" encoding="utf-8"?>
<ds:datastoreItem xmlns:ds="http://schemas.openxmlformats.org/officeDocument/2006/customXml" ds:itemID="{22A1CC5B-304C-4E88-9479-1B3CD49BE2C4}"/>
</file>

<file path=customXml/itemProps3.xml><?xml version="1.0" encoding="utf-8"?>
<ds:datastoreItem xmlns:ds="http://schemas.openxmlformats.org/officeDocument/2006/customXml" ds:itemID="{0E3925A1-D889-4752-821E-1A5A539901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Laureys Benjamin</dc:creator>
  <keywords/>
  <dc:description/>
  <lastModifiedBy>Parent Eva</lastModifiedBy>
  <revision>6</revision>
  <dcterms:created xsi:type="dcterms:W3CDTF">2025-09-29T07:48:00.0000000Z</dcterms:created>
  <dcterms:modified xsi:type="dcterms:W3CDTF">2025-10-01T13:37:49.9760278Z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y fmtid="{D5CDD505-2E9C-101B-9397-08002B2CF9AE}" pid="3" name="docLang">
    <vt:lpwstr>nl</vt:lpwstr>
  </property>
</Properties>
</file>